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6727BD5F"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r w:rsidR="00B362D8">
        <w:rPr>
          <w:rStyle w:val="Strong"/>
          <w:b/>
          <w:bCs w:val="0"/>
          <w:sz w:val="24"/>
          <w:szCs w:val="24"/>
        </w:rPr>
        <w:t>18-w001-23</w:t>
      </w:r>
      <w:bookmarkEnd w:id="1"/>
      <w:bookmarkEnd w:id="2"/>
      <w:bookmarkEnd w:id="3"/>
      <w:bookmarkEnd w:id="4"/>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6A0762BA"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Technical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38636505" w14:textId="560B3A1A"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&lt;It should be decided in advance whether or not the budget should be disclosed&gt;</w:t>
      </w:r>
    </w:p>
    <w:p w14:paraId="131A5BF8" w14:textId="5B3BE69A"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487A5C">
        <w:rPr>
          <w:rFonts w:ascii="Calibri" w:hAnsi="Calibri" w:cs="Calibri"/>
          <w:highlight w:val="yellow"/>
          <w:lang w:val="en-GB"/>
        </w:rPr>
        <w:t>AU</w:t>
      </w:r>
      <w:r w:rsidRPr="00487A5C">
        <w:rPr>
          <w:rFonts w:ascii="Calibri" w:hAnsi="Calibri" w:cs="Calibri"/>
          <w:highlight w:val="yellow"/>
          <w:lang w:val="en-GB"/>
        </w:rPr>
        <w:t>$</w:t>
      </w:r>
      <w:r w:rsidR="00B52A14" w:rsidRPr="00487A5C">
        <w:rPr>
          <w:rFonts w:ascii="Calibri" w:hAnsi="Calibri" w:cs="Calibri"/>
          <w:highlight w:val="yellow"/>
          <w:lang w:val="en-GB"/>
        </w:rPr>
        <w:t>0</w:t>
      </w:r>
      <w:r w:rsidRPr="00487A5C">
        <w:rPr>
          <w:rFonts w:ascii="Calibri" w:hAnsi="Calibri" w:cs="Calibri"/>
          <w:highlight w:val="yellow"/>
          <w:lang w:val="en-GB"/>
        </w:rPr>
        <w:t>0,000</w:t>
      </w:r>
      <w:r w:rsidRPr="00487A5C">
        <w:rPr>
          <w:rFonts w:ascii="Calibri" w:hAnsi="Calibri" w:cs="Calibri"/>
          <w:lang w:val="en-GB"/>
        </w:rPr>
        <w:t>,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4"/>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487A5C" w:rsidRDefault="00DE3F38" w:rsidP="006E17EC">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 xml:space="preserve">Firm/consortium’s experience and reputation </w:t>
            </w:r>
            <w:r w:rsidR="00B52A14" w:rsidRPr="00487A5C">
              <w:rPr>
                <w:rFonts w:asciiTheme="minorHAnsi" w:hAnsiTheme="minorHAnsi"/>
                <w:sz w:val="22"/>
                <w:szCs w:val="22"/>
                <w:highlight w:val="yellow"/>
                <w:lang w:eastAsia="en-US"/>
              </w:rPr>
              <w:t>with</w:t>
            </w:r>
            <w:r w:rsidRPr="00487A5C">
              <w:rPr>
                <w:rFonts w:asciiTheme="minorHAnsi" w:hAnsiTheme="minorHAnsi"/>
                <w:sz w:val="22"/>
                <w:szCs w:val="22"/>
                <w:highlight w:val="yellow"/>
                <w:lang w:eastAsia="en-US"/>
              </w:rPr>
              <w:t xml:space="preserve"> similar </w:t>
            </w:r>
            <w:r w:rsidR="00AD3DBB" w:rsidRPr="00487A5C">
              <w:rPr>
                <w:rFonts w:asciiTheme="minorHAnsi" w:hAnsiTheme="minorHAnsi"/>
                <w:sz w:val="22"/>
                <w:szCs w:val="22"/>
                <w:highlight w:val="yellow"/>
                <w:lang w:eastAsia="en-US"/>
              </w:rPr>
              <w:t xml:space="preserve">supply of </w:t>
            </w:r>
            <w:r w:rsidR="002340EA" w:rsidRPr="00487A5C">
              <w:rPr>
                <w:rFonts w:asciiTheme="minorHAnsi" w:hAnsiTheme="minorHAnsi"/>
                <w:sz w:val="22"/>
                <w:szCs w:val="22"/>
                <w:highlight w:val="yellow"/>
                <w:lang w:eastAsia="en-US"/>
              </w:rPr>
              <w:t>Works</w:t>
            </w:r>
          </w:p>
        </w:tc>
        <w:tc>
          <w:tcPr>
            <w:tcW w:w="5367" w:type="dxa"/>
            <w:shd w:val="clear" w:color="auto" w:fill="auto"/>
          </w:tcPr>
          <w:p w14:paraId="3226523F" w14:textId="77777777" w:rsidR="006E17EC" w:rsidRPr="00BA1E62" w:rsidRDefault="005D0E4B" w:rsidP="005B38E4">
            <w:pPr>
              <w:pStyle w:val="TableContents"/>
              <w:numPr>
                <w:ilvl w:val="0"/>
                <w:numId w:val="3"/>
              </w:numPr>
              <w:rPr>
                <w:rFonts w:asciiTheme="minorHAnsi" w:hAnsiTheme="minorHAnsi"/>
                <w:sz w:val="22"/>
                <w:szCs w:val="22"/>
              </w:rPr>
            </w:pPr>
            <w:r w:rsidRPr="00BA1E62">
              <w:rPr>
                <w:rFonts w:asciiTheme="minorHAnsi" w:hAnsiTheme="minorHAnsi"/>
                <w:sz w:val="22"/>
                <w:szCs w:val="22"/>
              </w:rPr>
              <w:t xml:space="preserve">At least 2 references </w:t>
            </w:r>
          </w:p>
          <w:p w14:paraId="38478AFF" w14:textId="77777777" w:rsidR="005D0E4B" w:rsidRPr="00BA1E62" w:rsidRDefault="005D0E4B" w:rsidP="005B38E4">
            <w:pPr>
              <w:pStyle w:val="TableContents"/>
              <w:numPr>
                <w:ilvl w:val="0"/>
                <w:numId w:val="3"/>
              </w:numPr>
              <w:rPr>
                <w:rFonts w:asciiTheme="minorHAnsi" w:hAnsiTheme="minorHAnsi"/>
                <w:sz w:val="22"/>
                <w:szCs w:val="22"/>
              </w:rPr>
            </w:pPr>
            <w:r w:rsidRPr="00BA1E62">
              <w:rPr>
                <w:rFonts w:asciiTheme="minorHAnsi" w:hAnsiTheme="minorHAnsi"/>
                <w:sz w:val="22"/>
                <w:szCs w:val="22"/>
              </w:rPr>
              <w:t>Contractors qualification</w:t>
            </w:r>
          </w:p>
          <w:p w14:paraId="3ADDF29E" w14:textId="05C3DF59" w:rsidR="005D0E4B" w:rsidRPr="00BA1E62" w:rsidRDefault="005D0E4B" w:rsidP="005B38E4">
            <w:pPr>
              <w:pStyle w:val="TableContents"/>
              <w:numPr>
                <w:ilvl w:val="0"/>
                <w:numId w:val="3"/>
              </w:numPr>
              <w:rPr>
                <w:rFonts w:asciiTheme="minorHAnsi" w:hAnsiTheme="minorHAnsi"/>
                <w:sz w:val="22"/>
                <w:szCs w:val="22"/>
              </w:rPr>
            </w:pPr>
            <w:r w:rsidRPr="00BA1E62">
              <w:rPr>
                <w:rFonts w:asciiTheme="minorHAnsi" w:hAnsiTheme="minorHAnsi"/>
                <w:sz w:val="22"/>
                <w:szCs w:val="22"/>
              </w:rPr>
              <w:t>At least 2 contactable references from clients or contract administrators for similar projects successfully completed over the last 5 years</w:t>
            </w:r>
          </w:p>
        </w:tc>
        <w:tc>
          <w:tcPr>
            <w:tcW w:w="1360" w:type="dxa"/>
            <w:shd w:val="clear" w:color="auto" w:fill="auto"/>
            <w:vAlign w:val="center"/>
          </w:tcPr>
          <w:p w14:paraId="6FB170A3" w14:textId="698544E2" w:rsidR="006E17EC" w:rsidRPr="00BA1E62" w:rsidRDefault="005D0E4B" w:rsidP="006E17EC">
            <w:pPr>
              <w:pStyle w:val="TableContents"/>
              <w:jc w:val="center"/>
              <w:rPr>
                <w:rFonts w:asciiTheme="minorHAnsi" w:hAnsiTheme="minorHAnsi"/>
                <w:sz w:val="22"/>
                <w:szCs w:val="22"/>
                <w:lang w:eastAsia="en-US"/>
              </w:rPr>
            </w:pPr>
            <w:r w:rsidRPr="00BA1E62">
              <w:rPr>
                <w:rFonts w:asciiTheme="minorHAnsi" w:hAnsiTheme="minorHAnsi"/>
                <w:sz w:val="22"/>
                <w:szCs w:val="22"/>
                <w:lang w:eastAsia="en-US"/>
              </w:rPr>
              <w:t xml:space="preserve">    40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487A5C" w:rsidRDefault="00AD3DBB" w:rsidP="006E17EC">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Delivery time</w:t>
            </w:r>
          </w:p>
        </w:tc>
        <w:tc>
          <w:tcPr>
            <w:tcW w:w="5367" w:type="dxa"/>
            <w:shd w:val="clear" w:color="auto" w:fill="auto"/>
          </w:tcPr>
          <w:p w14:paraId="18162622" w14:textId="77777777" w:rsidR="006E17EC" w:rsidRPr="00BA1E62" w:rsidRDefault="005D0E4B" w:rsidP="001D3BEC">
            <w:pPr>
              <w:pStyle w:val="TableContents"/>
              <w:numPr>
                <w:ilvl w:val="0"/>
                <w:numId w:val="4"/>
              </w:numPr>
              <w:rPr>
                <w:rFonts w:asciiTheme="minorHAnsi" w:hAnsiTheme="minorHAnsi"/>
                <w:sz w:val="22"/>
                <w:szCs w:val="22"/>
              </w:rPr>
            </w:pPr>
            <w:r w:rsidRPr="00BA1E62">
              <w:rPr>
                <w:rFonts w:asciiTheme="minorHAnsi" w:hAnsiTheme="minorHAnsi"/>
                <w:sz w:val="22"/>
                <w:szCs w:val="22"/>
              </w:rPr>
              <w:t>Realistic/reasonable timeframe</w:t>
            </w:r>
          </w:p>
          <w:p w14:paraId="4BA71FA2" w14:textId="21EDD8AC" w:rsidR="005D0E4B" w:rsidRPr="00BA1E62" w:rsidRDefault="005D0E4B" w:rsidP="001D3BEC">
            <w:pPr>
              <w:pStyle w:val="TableContents"/>
              <w:numPr>
                <w:ilvl w:val="0"/>
                <w:numId w:val="4"/>
              </w:numPr>
              <w:rPr>
                <w:rFonts w:asciiTheme="minorHAnsi" w:hAnsiTheme="minorHAnsi"/>
                <w:sz w:val="22"/>
                <w:szCs w:val="22"/>
              </w:rPr>
            </w:pPr>
            <w:r w:rsidRPr="00BA1E62">
              <w:rPr>
                <w:rFonts w:asciiTheme="minorHAnsi" w:hAnsiTheme="minorHAnsi"/>
                <w:sz w:val="22"/>
                <w:szCs w:val="22"/>
              </w:rPr>
              <w:t xml:space="preserve">Detailed work plan, showing </w:t>
            </w:r>
            <w:r w:rsidR="00BA1E62">
              <w:rPr>
                <w:rFonts w:asciiTheme="minorHAnsi" w:hAnsiTheme="minorHAnsi"/>
                <w:sz w:val="22"/>
                <w:szCs w:val="22"/>
              </w:rPr>
              <w:t>the det</w:t>
            </w:r>
            <w:r w:rsidRPr="00BA1E62">
              <w:rPr>
                <w:rFonts w:asciiTheme="minorHAnsi" w:hAnsiTheme="minorHAnsi"/>
                <w:sz w:val="22"/>
                <w:szCs w:val="22"/>
              </w:rPr>
              <w:t xml:space="preserve">ailed scope of works against time, with </w:t>
            </w:r>
            <w:r w:rsidR="00BA1E62">
              <w:rPr>
                <w:rFonts w:asciiTheme="minorHAnsi" w:hAnsiTheme="minorHAnsi"/>
                <w:sz w:val="22"/>
                <w:szCs w:val="22"/>
              </w:rPr>
              <w:t xml:space="preserve">a </w:t>
            </w:r>
            <w:r w:rsidRPr="00BA1E62">
              <w:rPr>
                <w:rFonts w:asciiTheme="minorHAnsi" w:hAnsiTheme="minorHAnsi"/>
                <w:sz w:val="22"/>
                <w:szCs w:val="22"/>
              </w:rPr>
              <w:t>total number of days to complete the work</w:t>
            </w:r>
          </w:p>
        </w:tc>
        <w:tc>
          <w:tcPr>
            <w:tcW w:w="1360" w:type="dxa"/>
            <w:shd w:val="clear" w:color="auto" w:fill="auto"/>
            <w:vAlign w:val="center"/>
          </w:tcPr>
          <w:p w14:paraId="657554B4" w14:textId="05B990ED" w:rsidR="006E17EC" w:rsidRPr="00BA1E62" w:rsidRDefault="005D0E4B" w:rsidP="006E17EC">
            <w:pPr>
              <w:pStyle w:val="TableContents"/>
              <w:jc w:val="center"/>
              <w:rPr>
                <w:rFonts w:asciiTheme="minorHAnsi" w:hAnsiTheme="minorHAnsi"/>
                <w:sz w:val="22"/>
                <w:szCs w:val="22"/>
                <w:lang w:eastAsia="en-US"/>
              </w:rPr>
            </w:pPr>
            <w:r w:rsidRPr="00BA1E62">
              <w:rPr>
                <w:rFonts w:asciiTheme="minorHAnsi" w:hAnsiTheme="minorHAnsi"/>
                <w:sz w:val="22"/>
                <w:szCs w:val="22"/>
                <w:lang w:eastAsia="en-US"/>
              </w:rPr>
              <w:t xml:space="preserve">   30</w:t>
            </w:r>
          </w:p>
        </w:tc>
      </w:tr>
      <w:tr w:rsidR="006E17EC" w:rsidRPr="00487A5C" w14:paraId="7395E14D" w14:textId="77777777" w:rsidTr="006E17EC">
        <w:trPr>
          <w:cantSplit/>
          <w:tblHeader/>
        </w:trPr>
        <w:tc>
          <w:tcPr>
            <w:tcW w:w="2430" w:type="dxa"/>
            <w:shd w:val="clear" w:color="auto" w:fill="auto"/>
            <w:vAlign w:val="center"/>
          </w:tcPr>
          <w:p w14:paraId="58A5C5B6" w14:textId="51811E21" w:rsidR="006E17EC" w:rsidRPr="00487A5C" w:rsidRDefault="00AD3DBB" w:rsidP="006E17EC">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Other criteria</w:t>
            </w:r>
            <w:r w:rsidR="005D0E4B">
              <w:rPr>
                <w:rFonts w:asciiTheme="minorHAnsi" w:hAnsiTheme="minorHAnsi"/>
                <w:sz w:val="22"/>
                <w:szCs w:val="22"/>
                <w:highlight w:val="yellow"/>
                <w:lang w:eastAsia="en-US"/>
              </w:rPr>
              <w:t xml:space="preserve"> (</w:t>
            </w:r>
            <w:proofErr w:type="spellStart"/>
            <w:r w:rsidR="005D0E4B">
              <w:rPr>
                <w:rFonts w:asciiTheme="minorHAnsi" w:hAnsiTheme="minorHAnsi"/>
                <w:sz w:val="22"/>
                <w:szCs w:val="22"/>
                <w:highlight w:val="yellow"/>
                <w:lang w:eastAsia="en-US"/>
              </w:rPr>
              <w:t>Lincense</w:t>
            </w:r>
            <w:proofErr w:type="spellEnd"/>
            <w:r w:rsidR="005D0E4B">
              <w:rPr>
                <w:rFonts w:asciiTheme="minorHAnsi" w:hAnsiTheme="minorHAnsi"/>
                <w:sz w:val="22"/>
                <w:szCs w:val="22"/>
                <w:highlight w:val="yellow"/>
                <w:lang w:eastAsia="en-US"/>
              </w:rPr>
              <w:t>)</w:t>
            </w:r>
          </w:p>
        </w:tc>
        <w:tc>
          <w:tcPr>
            <w:tcW w:w="5367" w:type="dxa"/>
            <w:shd w:val="clear" w:color="auto" w:fill="auto"/>
          </w:tcPr>
          <w:p w14:paraId="5A687152" w14:textId="713CB926" w:rsidR="00C204C9" w:rsidRPr="00497659" w:rsidRDefault="005D0E4B" w:rsidP="00C204C9">
            <w:pPr>
              <w:pStyle w:val="TableContents"/>
              <w:numPr>
                <w:ilvl w:val="0"/>
                <w:numId w:val="5"/>
              </w:numPr>
              <w:rPr>
                <w:rFonts w:asciiTheme="minorHAnsi" w:hAnsiTheme="minorHAnsi"/>
                <w:sz w:val="22"/>
                <w:szCs w:val="22"/>
              </w:rPr>
            </w:pPr>
            <w:r w:rsidRPr="00BA1E62">
              <w:rPr>
                <w:rFonts w:asciiTheme="minorHAnsi" w:hAnsiTheme="minorHAnsi"/>
                <w:sz w:val="22"/>
                <w:szCs w:val="22"/>
              </w:rPr>
              <w:t xml:space="preserve">Include license needed for construction and related </w:t>
            </w:r>
            <w:r w:rsidR="00497659" w:rsidRPr="00BA1E62">
              <w:rPr>
                <w:rFonts w:asciiTheme="minorHAnsi" w:hAnsiTheme="minorHAnsi"/>
                <w:sz w:val="22"/>
                <w:szCs w:val="22"/>
              </w:rPr>
              <w:t>works.</w:t>
            </w:r>
            <w:r w:rsidR="00C204C9" w:rsidRPr="00BA1E62">
              <w:rPr>
                <w:rFonts w:asciiTheme="minorHAnsi" w:hAnsiTheme="minorHAnsi"/>
                <w:sz w:val="22"/>
                <w:szCs w:val="22"/>
              </w:rPr>
              <w:t xml:space="preserve"> </w:t>
            </w:r>
          </w:p>
          <w:p w14:paraId="23A8F695" w14:textId="57DE4261" w:rsidR="00C204C9" w:rsidRPr="00BA1E62" w:rsidRDefault="00C204C9" w:rsidP="00C204C9">
            <w:pPr>
              <w:pStyle w:val="TableContents"/>
              <w:numPr>
                <w:ilvl w:val="0"/>
                <w:numId w:val="5"/>
              </w:numPr>
              <w:rPr>
                <w:rFonts w:asciiTheme="minorHAnsi" w:hAnsiTheme="minorHAnsi"/>
                <w:sz w:val="22"/>
                <w:szCs w:val="22"/>
              </w:rPr>
            </w:pPr>
            <w:r w:rsidRPr="00BA1E62">
              <w:rPr>
                <w:rFonts w:asciiTheme="minorHAnsi" w:hAnsiTheme="minorHAnsi"/>
                <w:sz w:val="22"/>
                <w:szCs w:val="22"/>
              </w:rPr>
              <w:t>List of main personnel with their position, CV’s and qualification copies (site supervisor, foreman, carpenter, plumber, and electrician)</w:t>
            </w:r>
          </w:p>
        </w:tc>
        <w:tc>
          <w:tcPr>
            <w:tcW w:w="1360" w:type="dxa"/>
            <w:shd w:val="clear" w:color="auto" w:fill="auto"/>
            <w:vAlign w:val="center"/>
          </w:tcPr>
          <w:p w14:paraId="240875A4" w14:textId="656CE614" w:rsidR="006E17EC" w:rsidRPr="00BA1E62" w:rsidRDefault="005D0E4B" w:rsidP="006E17EC">
            <w:pPr>
              <w:pStyle w:val="TableContents"/>
              <w:jc w:val="center"/>
              <w:rPr>
                <w:rFonts w:asciiTheme="minorHAnsi" w:hAnsiTheme="minorHAnsi"/>
                <w:sz w:val="22"/>
                <w:szCs w:val="22"/>
                <w:lang w:eastAsia="en-US"/>
              </w:rPr>
            </w:pPr>
            <w:r w:rsidRPr="00BA1E62">
              <w:rPr>
                <w:rFonts w:asciiTheme="minorHAnsi" w:hAnsiTheme="minorHAnsi"/>
                <w:sz w:val="22"/>
                <w:szCs w:val="22"/>
                <w:lang w:eastAsia="en-US"/>
              </w:rPr>
              <w:t xml:space="preserve">  15</w:t>
            </w:r>
          </w:p>
        </w:tc>
      </w:tr>
      <w:tr w:rsidR="006E17EC" w:rsidRPr="00487A5C" w14:paraId="59453870" w14:textId="77777777" w:rsidTr="006E17EC">
        <w:trPr>
          <w:cantSplit/>
          <w:tblHeader/>
        </w:trPr>
        <w:tc>
          <w:tcPr>
            <w:tcW w:w="2430" w:type="dxa"/>
            <w:shd w:val="clear" w:color="auto" w:fill="auto"/>
            <w:vAlign w:val="center"/>
          </w:tcPr>
          <w:p w14:paraId="74D7826A" w14:textId="77777777" w:rsidR="006E17EC" w:rsidRDefault="00AD3DBB" w:rsidP="006E17EC">
            <w:pPr>
              <w:pStyle w:val="TableContents"/>
              <w:jc w:val="both"/>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Other criteria</w:t>
            </w:r>
            <w:r w:rsidR="005D0E4B">
              <w:rPr>
                <w:rFonts w:asciiTheme="minorHAnsi" w:hAnsiTheme="minorHAnsi"/>
                <w:sz w:val="22"/>
                <w:szCs w:val="22"/>
                <w:highlight w:val="yellow"/>
                <w:lang w:eastAsia="en-US"/>
              </w:rPr>
              <w:t xml:space="preserve"> (workplan</w:t>
            </w:r>
            <w:r w:rsidR="00C204C9">
              <w:rPr>
                <w:rFonts w:asciiTheme="minorHAnsi" w:hAnsiTheme="minorHAnsi"/>
                <w:sz w:val="22"/>
                <w:szCs w:val="22"/>
                <w:highlight w:val="yellow"/>
                <w:lang w:eastAsia="en-US"/>
              </w:rPr>
              <w:t>)</w:t>
            </w:r>
          </w:p>
          <w:p w14:paraId="1C059967" w14:textId="77777777" w:rsidR="00C204C9" w:rsidRDefault="00C204C9" w:rsidP="006E17EC">
            <w:pPr>
              <w:pStyle w:val="TableContents"/>
              <w:jc w:val="both"/>
              <w:rPr>
                <w:rFonts w:asciiTheme="minorHAnsi" w:hAnsiTheme="minorHAnsi"/>
                <w:sz w:val="22"/>
                <w:szCs w:val="22"/>
                <w:highlight w:val="yellow"/>
                <w:lang w:eastAsia="en-US"/>
              </w:rPr>
            </w:pPr>
          </w:p>
          <w:p w14:paraId="57F1472D" w14:textId="27F6BF59" w:rsidR="00C204C9" w:rsidRPr="00487A5C" w:rsidRDefault="00C204C9" w:rsidP="006E17EC">
            <w:pPr>
              <w:pStyle w:val="TableContents"/>
              <w:jc w:val="both"/>
              <w:rPr>
                <w:rFonts w:asciiTheme="minorHAnsi" w:hAnsiTheme="minorHAnsi"/>
                <w:sz w:val="22"/>
                <w:szCs w:val="22"/>
                <w:highlight w:val="yellow"/>
                <w:lang w:eastAsia="en-US"/>
              </w:rPr>
            </w:pPr>
            <w:r>
              <w:rPr>
                <w:rFonts w:asciiTheme="minorHAnsi" w:hAnsiTheme="minorHAnsi"/>
                <w:sz w:val="22"/>
                <w:szCs w:val="22"/>
                <w:highlight w:val="yellow"/>
                <w:lang w:eastAsia="en-US"/>
              </w:rPr>
              <w:t>(tools/equipment/machine</w:t>
            </w:r>
          </w:p>
        </w:tc>
        <w:tc>
          <w:tcPr>
            <w:tcW w:w="5367" w:type="dxa"/>
            <w:shd w:val="clear" w:color="auto" w:fill="auto"/>
          </w:tcPr>
          <w:p w14:paraId="74F4ADC9" w14:textId="60D162C5" w:rsidR="00C204C9" w:rsidRPr="00497659" w:rsidRDefault="005D0E4B" w:rsidP="00C204C9">
            <w:pPr>
              <w:numPr>
                <w:ilvl w:val="0"/>
                <w:numId w:val="6"/>
              </w:numPr>
              <w:adjustRightInd w:val="0"/>
              <w:rPr>
                <w:rFonts w:asciiTheme="minorHAnsi" w:eastAsiaTheme="minorEastAsia" w:hAnsiTheme="minorHAnsi"/>
                <w:color w:val="000000"/>
                <w:sz w:val="22"/>
                <w:lang w:val="en-GB"/>
              </w:rPr>
            </w:pPr>
            <w:r w:rsidRPr="00BA1E62">
              <w:rPr>
                <w:rFonts w:asciiTheme="minorHAnsi" w:eastAsiaTheme="minorEastAsia" w:hAnsiTheme="minorHAnsi"/>
                <w:color w:val="000000"/>
                <w:sz w:val="22"/>
                <w:lang w:val="en-GB"/>
              </w:rPr>
              <w:t xml:space="preserve">Describe work </w:t>
            </w:r>
            <w:r w:rsidR="00F233B4" w:rsidRPr="00BA1E62">
              <w:rPr>
                <w:rFonts w:asciiTheme="minorHAnsi" w:eastAsiaTheme="minorEastAsia" w:hAnsiTheme="minorHAnsi"/>
                <w:color w:val="000000"/>
                <w:sz w:val="22"/>
                <w:lang w:val="en-GB"/>
              </w:rPr>
              <w:t>specification.</w:t>
            </w:r>
            <w:r w:rsidRPr="00BA1E62">
              <w:rPr>
                <w:rFonts w:asciiTheme="minorHAnsi" w:eastAsiaTheme="minorEastAsia" w:hAnsiTheme="minorHAnsi"/>
                <w:color w:val="000000"/>
                <w:sz w:val="22"/>
                <w:lang w:val="en-GB"/>
              </w:rPr>
              <w:t xml:space="preserve"> </w:t>
            </w:r>
          </w:p>
          <w:p w14:paraId="375ED5B7" w14:textId="56213723" w:rsidR="00C204C9" w:rsidRPr="00BA1E62" w:rsidRDefault="00C204C9" w:rsidP="00C204C9">
            <w:pPr>
              <w:pStyle w:val="ListParagraph"/>
              <w:numPr>
                <w:ilvl w:val="0"/>
                <w:numId w:val="6"/>
              </w:numPr>
              <w:adjustRightInd w:val="0"/>
              <w:ind w:leftChars="0"/>
              <w:rPr>
                <w:rFonts w:asciiTheme="minorHAnsi" w:eastAsiaTheme="minorEastAsia" w:hAnsiTheme="minorHAnsi"/>
                <w:color w:val="000000"/>
                <w:sz w:val="22"/>
                <w:lang w:val="en-GB"/>
              </w:rPr>
            </w:pPr>
            <w:r w:rsidRPr="00BA1E62">
              <w:rPr>
                <w:rFonts w:asciiTheme="minorHAnsi" w:eastAsiaTheme="minorEastAsia" w:hAnsiTheme="minorHAnsi"/>
                <w:color w:val="000000"/>
                <w:sz w:val="22"/>
                <w:lang w:val="en-GB"/>
              </w:rPr>
              <w:t xml:space="preserve">List of tools provided owned and which tools/ machines which may evidence the list of machines applicable for the specified works </w:t>
            </w:r>
          </w:p>
        </w:tc>
        <w:tc>
          <w:tcPr>
            <w:tcW w:w="1360" w:type="dxa"/>
            <w:shd w:val="clear" w:color="auto" w:fill="auto"/>
            <w:vAlign w:val="center"/>
          </w:tcPr>
          <w:p w14:paraId="4C399CE7" w14:textId="21B6E7FB" w:rsidR="006E17EC" w:rsidRPr="00BA1E62" w:rsidRDefault="005D0E4B" w:rsidP="006E17EC">
            <w:pPr>
              <w:pStyle w:val="TableContents"/>
              <w:jc w:val="center"/>
              <w:rPr>
                <w:rFonts w:asciiTheme="minorHAnsi" w:hAnsiTheme="minorHAnsi"/>
                <w:sz w:val="22"/>
                <w:szCs w:val="22"/>
                <w:lang w:eastAsia="en-US"/>
              </w:rPr>
            </w:pPr>
            <w:r w:rsidRPr="00BA1E62">
              <w:rPr>
                <w:rFonts w:asciiTheme="minorHAnsi" w:hAnsiTheme="minorHAnsi"/>
                <w:sz w:val="22"/>
                <w:szCs w:val="22"/>
                <w:lang w:eastAsia="en-US"/>
              </w:rPr>
              <w:t xml:space="preserve">   20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w:t>
      </w:r>
      <w:proofErr w:type="spellStart"/>
      <w:r w:rsidRPr="00487A5C">
        <w:rPr>
          <w:rFonts w:ascii="Calibri" w:hAnsi="Calibri" w:cs="Calibri"/>
          <w:i/>
          <w:iCs/>
          <w:lang w:val="en-GB" w:eastAsia="ko-KR"/>
        </w:rPr>
        <w:t>ts</w:t>
      </w:r>
      <w:proofErr w:type="spellEnd"/>
      <w:r w:rsidRPr="00487A5C">
        <w:rPr>
          <w:rFonts w:ascii="Calibri" w:hAnsi="Calibri" w:cs="Calibri"/>
          <w:i/>
          <w:iCs/>
          <w:lang w:val="en-GB" w:eastAsia="ko-KR"/>
        </w:rPr>
        <w:t xml:space="preserve"> * </w:t>
      </w:r>
      <w:proofErr w:type="spellStart"/>
      <w:r w:rsidRPr="00487A5C">
        <w:rPr>
          <w:rFonts w:ascii="Calibri" w:hAnsi="Calibri" w:cs="Calibri"/>
          <w:i/>
          <w:iCs/>
          <w:lang w:val="en-GB" w:eastAsia="ko-KR"/>
        </w:rPr>
        <w:t>tw</w:t>
      </w:r>
      <w:proofErr w:type="spellEnd"/>
      <w:r w:rsidRPr="00487A5C">
        <w:rPr>
          <w:rFonts w:ascii="Calibri" w:hAnsi="Calibri" w:cs="Calibri"/>
          <w:i/>
          <w:iCs/>
          <w:lang w:val="en-GB" w:eastAsia="ko-KR"/>
        </w:rPr>
        <w:t xml:space="preserve">,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proofErr w:type="spellStart"/>
      <w:r w:rsidRPr="00487A5C">
        <w:rPr>
          <w:lang w:val="en-GB"/>
        </w:rPr>
        <w:t>ts</w:t>
      </w:r>
      <w:proofErr w:type="spellEnd"/>
      <w:r w:rsidRPr="00487A5C">
        <w:rPr>
          <w:lang w:val="en-GB"/>
        </w:rPr>
        <w:t xml:space="preserve"> = technical result (technical score)</w:t>
      </w:r>
    </w:p>
    <w:p w14:paraId="48F7E797" w14:textId="77777777" w:rsidR="00FA6787" w:rsidRPr="00487A5C" w:rsidRDefault="00FA6787" w:rsidP="00FA6787">
      <w:pPr>
        <w:pStyle w:val="ListParagraph"/>
        <w:ind w:leftChars="0" w:left="2160"/>
        <w:rPr>
          <w:lang w:val="en-GB"/>
        </w:rPr>
      </w:pPr>
      <w:proofErr w:type="spellStart"/>
      <w:r w:rsidRPr="00487A5C">
        <w:rPr>
          <w:lang w:val="en-GB"/>
        </w:rPr>
        <w:t>tw</w:t>
      </w:r>
      <w:proofErr w:type="spellEnd"/>
      <w:r w:rsidRPr="00487A5C">
        <w:rPr>
          <w:lang w:val="en-GB"/>
        </w:rPr>
        <w:t xml:space="preserve">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lastRenderedPageBreak/>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w:t>
      </w:r>
      <w:proofErr w:type="spellStart"/>
      <w:r w:rsidRPr="00487A5C">
        <w:rPr>
          <w:rFonts w:ascii="Calibri" w:hAnsi="Calibri"/>
          <w:b/>
          <w:lang w:val="en-GB"/>
        </w:rPr>
        <w:t>ts</w:t>
      </w:r>
      <w:proofErr w:type="spellEnd"/>
      <w:r w:rsidRPr="00487A5C">
        <w:rPr>
          <w:rFonts w:ascii="Calibri" w:hAnsi="Calibri"/>
          <w:b/>
          <w:lang w:val="en-GB"/>
        </w:rPr>
        <w:t xml:space="preserve"> * </w:t>
      </w:r>
      <w:proofErr w:type="spellStart"/>
      <w:r w:rsidRPr="00487A5C">
        <w:rPr>
          <w:rFonts w:ascii="Calibri" w:hAnsi="Calibri"/>
          <w:b/>
          <w:lang w:val="en-GB"/>
        </w:rPr>
        <w:t>tw</w:t>
      </w:r>
      <w:proofErr w:type="spellEnd"/>
      <w:r w:rsidRPr="00487A5C">
        <w:rPr>
          <w:rFonts w:ascii="Calibri" w:hAnsi="Calibri"/>
          <w:b/>
          <w:lang w:val="en-GB"/>
        </w:rPr>
        <w:t>) + (</w:t>
      </w:r>
      <w:ins w:id="16" w:author="Sven Erik" w:date="2020-08-26T15:47:00Z">
        <w:r w:rsidR="00726DFC">
          <w:rPr>
            <w:rFonts w:ascii="Calibri" w:hAnsi="Calibri"/>
            <w:b/>
            <w:lang w:val="en-GB"/>
          </w:rPr>
          <w:t>(</w:t>
        </w:r>
      </w:ins>
      <w:proofErr w:type="spellStart"/>
      <w:r w:rsidRPr="00487A5C">
        <w:rPr>
          <w:rFonts w:ascii="Calibri" w:hAnsi="Calibri"/>
          <w:b/>
          <w:lang w:val="en-GB"/>
        </w:rPr>
        <w:t>tc</w:t>
      </w:r>
      <w:proofErr w:type="spellEnd"/>
      <w:r w:rsidRPr="00487A5C">
        <w:rPr>
          <w:rFonts w:ascii="Calibri" w:hAnsi="Calibri"/>
          <w:b/>
          <w:lang w:val="en-GB"/>
        </w:rPr>
        <w:t xml:space="preserve"> / lc</w:t>
      </w:r>
      <w:ins w:id="17" w:author="Sven Erik" w:date="2020-08-26T15:47:00Z">
        <w:r w:rsidR="00726DFC">
          <w:rPr>
            <w:rFonts w:ascii="Calibri" w:hAnsi="Calibri"/>
            <w:b/>
            <w:lang w:val="en-GB"/>
          </w:rPr>
          <w:t xml:space="preserve">) * </w:t>
        </w:r>
        <w:proofErr w:type="spellStart"/>
        <w:r w:rsidR="00726DFC">
          <w:rPr>
            <w:rFonts w:ascii="Calibri" w:hAnsi="Calibri"/>
            <w:b/>
            <w:lang w:val="en-GB"/>
          </w:rPr>
          <w:t>fw</w:t>
        </w:r>
      </w:ins>
      <w:proofErr w:type="spellEnd"/>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proofErr w:type="spellStart"/>
      <w:r w:rsidRPr="00487A5C">
        <w:rPr>
          <w:rFonts w:ascii="Calibri" w:hAnsi="Calibri"/>
          <w:sz w:val="20"/>
          <w:szCs w:val="20"/>
          <w:lang w:val="en-GB"/>
        </w:rPr>
        <w:t>ts</w:t>
      </w:r>
      <w:proofErr w:type="spellEnd"/>
      <w:r w:rsidRPr="00487A5C">
        <w:rPr>
          <w:rFonts w:ascii="Calibri" w:hAnsi="Calibri"/>
          <w:sz w:val="20"/>
          <w:szCs w:val="20"/>
          <w:lang w:val="en-GB"/>
        </w:rPr>
        <w:t xml:space="preserve"> = technical result (technical score)</w:t>
      </w:r>
    </w:p>
    <w:p w14:paraId="6A44D781" w14:textId="77777777" w:rsidR="00FA6787" w:rsidRPr="00487A5C" w:rsidRDefault="00FA6787" w:rsidP="00FA6787">
      <w:pPr>
        <w:ind w:left="1701"/>
        <w:rPr>
          <w:rFonts w:ascii="Calibri" w:hAnsi="Calibri"/>
          <w:sz w:val="20"/>
          <w:szCs w:val="20"/>
          <w:lang w:val="en-GB"/>
        </w:rPr>
      </w:pPr>
      <w:proofErr w:type="spellStart"/>
      <w:r w:rsidRPr="00487A5C">
        <w:rPr>
          <w:rFonts w:ascii="Calibri" w:hAnsi="Calibri"/>
          <w:sz w:val="20"/>
          <w:szCs w:val="20"/>
          <w:lang w:val="en-GB"/>
        </w:rPr>
        <w:t>tw</w:t>
      </w:r>
      <w:proofErr w:type="spellEnd"/>
      <w:r w:rsidRPr="00487A5C">
        <w:rPr>
          <w:rFonts w:ascii="Calibri" w:hAnsi="Calibri"/>
          <w:sz w:val="20"/>
          <w:szCs w:val="20"/>
          <w:lang w:val="en-GB"/>
        </w:rPr>
        <w:t xml:space="preserve">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proofErr w:type="spellStart"/>
      <w:r w:rsidRPr="00487A5C">
        <w:rPr>
          <w:rFonts w:ascii="Calibri" w:hAnsi="Calibri"/>
          <w:sz w:val="20"/>
          <w:szCs w:val="20"/>
          <w:lang w:val="en-GB"/>
        </w:rPr>
        <w:t>tc</w:t>
      </w:r>
      <w:proofErr w:type="spellEnd"/>
      <w:r w:rsidRPr="00487A5C">
        <w:rPr>
          <w:rFonts w:ascii="Calibri" w:hAnsi="Calibri"/>
          <w:sz w:val="20"/>
          <w:szCs w:val="20"/>
          <w:lang w:val="en-GB"/>
        </w:rPr>
        <w:t xml:space="preserve">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proofErr w:type="spellStart"/>
      <w:ins w:id="20" w:author="Sven Erik" w:date="2020-08-26T15:47:00Z">
        <w:r>
          <w:rPr>
            <w:rFonts w:ascii="Calibri" w:hAnsi="Calibri"/>
            <w:sz w:val="20"/>
            <w:szCs w:val="20"/>
            <w:lang w:val="en-GB"/>
          </w:rPr>
          <w:t>fw</w:t>
        </w:r>
        <w:proofErr w:type="spellEnd"/>
        <w:r>
          <w:rPr>
            <w:rFonts w:ascii="Calibri" w:hAnsi="Calibri"/>
            <w:sz w:val="20"/>
            <w:szCs w:val="20"/>
            <w:lang w:val="en-GB"/>
          </w:rPr>
          <w:t xml:space="preserve">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4212B" w14:textId="77777777" w:rsidR="007F7763" w:rsidRDefault="007F7763">
      <w:r>
        <w:separator/>
      </w:r>
    </w:p>
  </w:endnote>
  <w:endnote w:type="continuationSeparator" w:id="0">
    <w:p w14:paraId="3A847198" w14:textId="77777777" w:rsidR="007F7763" w:rsidRDefault="007F7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2E7389FB"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BA1E62" w:rsidRPr="00BA1E62">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BA1E62" w:rsidRPr="00BA1E62">
      <w:rPr>
        <w:noProof/>
        <w:color w:val="17365D" w:themeColor="text2" w:themeShade="BF"/>
        <w:lang w:val="sv-SE"/>
      </w:rPr>
      <w:t>4</w:t>
    </w:r>
    <w:r>
      <w:rPr>
        <w:color w:val="17365D" w:themeColor="text2" w:themeShade="BF"/>
      </w:rPr>
      <w:fldChar w:fldCharType="end"/>
    </w:r>
  </w:p>
  <w:p w14:paraId="213B5D63" w14:textId="010BC1B3" w:rsidR="00D15CF2" w:rsidRDefault="004878F3" w:rsidP="004878F3">
    <w:pPr>
      <w:pStyle w:val="Footer"/>
    </w:pPr>
    <w:r>
      <w:fldChar w:fldCharType="begin"/>
    </w:r>
    <w:r>
      <w:instrText xml:space="preserve"> DATE \@ "yyyy-MM-dd" </w:instrText>
    </w:r>
    <w:r>
      <w:fldChar w:fldCharType="separate"/>
    </w:r>
    <w:r w:rsidR="00B362D8">
      <w:rPr>
        <w:noProof/>
      </w:rPr>
      <w:t>2023-03-29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517FB4" w14:textId="77777777" w:rsidR="007F7763" w:rsidRDefault="007F7763">
      <w:r>
        <w:separator/>
      </w:r>
    </w:p>
  </w:footnote>
  <w:footnote w:type="continuationSeparator" w:id="0">
    <w:p w14:paraId="264E33B5" w14:textId="77777777" w:rsidR="007F7763" w:rsidRDefault="007F7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515DAB39"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RFP-MXXX-</w:t>
    </w:r>
    <w:r>
      <w:rPr>
        <w:rStyle w:val="Strong"/>
        <w:rFonts w:asciiTheme="minorHAnsi" w:hAnsiTheme="minorHAnsi" w:cstheme="minorHAnsi"/>
        <w:szCs w:val="24"/>
      </w:rPr>
      <w:t>2020</w:t>
    </w:r>
    <w:r w:rsidRPr="00E13925">
      <w:rPr>
        <w:rStyle w:val="Strong"/>
        <w:rFonts w:asciiTheme="minorHAnsi" w:hAnsiTheme="minorHAnsi" w:cstheme="minorHAnsi"/>
        <w:szCs w:val="24"/>
      </w:rPr>
      <w:t>-000</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AF5E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B67AF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137453722">
    <w:abstractNumId w:val="2"/>
  </w:num>
  <w:num w:numId="2" w16cid:durableId="1926105062">
    <w:abstractNumId w:val="7"/>
  </w:num>
  <w:num w:numId="3" w16cid:durableId="1573999750">
    <w:abstractNumId w:val="6"/>
  </w:num>
  <w:num w:numId="4" w16cid:durableId="1806697355">
    <w:abstractNumId w:val="5"/>
  </w:num>
  <w:num w:numId="5" w16cid:durableId="1206411147">
    <w:abstractNumId w:val="0"/>
  </w:num>
  <w:num w:numId="6" w16cid:durableId="2061787141">
    <w:abstractNumId w:val="4"/>
  </w:num>
  <w:num w:numId="7" w16cid:durableId="1417557604">
    <w:abstractNumId w:val="1"/>
  </w:num>
  <w:num w:numId="8" w16cid:durableId="524052249">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659"/>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0E4B"/>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763"/>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1C2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2D8"/>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1E62"/>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C9"/>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3B4"/>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FCFE7655-8CD2-4524-8AF2-6684A59D5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108</TotalTime>
  <Pages>4</Pages>
  <Words>849</Words>
  <Characters>4845</Characters>
  <Application>Microsoft Office Word</Application>
  <DocSecurity>0</DocSecurity>
  <Lines>40</Lines>
  <Paragraphs>11</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5683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7</cp:revision>
  <cp:lastPrinted>2016-10-18T02:57:00Z</cp:lastPrinted>
  <dcterms:created xsi:type="dcterms:W3CDTF">2020-08-26T13:47:00Z</dcterms:created>
  <dcterms:modified xsi:type="dcterms:W3CDTF">2023-03-29T04:52:00Z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cbfc43f32718a6cb6d2ac0eb7d5f33c04984f0da4daf58adb7a634fa921a32b9</vt:lpwstr>
  </property>
</Properties>
</file>